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F2C11" w:rsidP="5450DD62" w:rsidRDefault="006F2C11" w14:paraId="672A6659" w14:textId="77777777" w14:noSpellErr="1">
      <w:pPr>
        <w:pStyle w:val="Default"/>
        <w:rPr>
          <w:rFonts w:ascii="Arial" w:hAnsi="Arial" w:eastAsia="Arial" w:cs="Arial"/>
        </w:rPr>
      </w:pPr>
    </w:p>
    <w:p w:rsidR="006F2C11" w:rsidP="5450DD62" w:rsidRDefault="006F2C11" w14:paraId="6ED76374" w14:textId="72D4BF8B">
      <w:pPr>
        <w:pStyle w:val="Default"/>
        <w:rPr>
          <w:rFonts w:ascii="Arial" w:hAnsi="Arial" w:eastAsia="Arial" w:cs="Arial"/>
          <w:sz w:val="22"/>
          <w:szCs w:val="22"/>
        </w:rPr>
      </w:pPr>
      <w:r w:rsidRPr="5450DD62" w:rsidR="006F2C11">
        <w:rPr>
          <w:rFonts w:ascii="Arial" w:hAnsi="Arial" w:eastAsia="Arial" w:cs="Arial"/>
          <w:b w:val="1"/>
          <w:bCs w:val="1"/>
          <w:sz w:val="22"/>
          <w:szCs w:val="22"/>
        </w:rPr>
        <w:t>GEAPS Exchange 202</w:t>
      </w:r>
      <w:r w:rsidRPr="5450DD62" w:rsidR="7F5730FF">
        <w:rPr>
          <w:rFonts w:ascii="Arial" w:hAnsi="Arial" w:eastAsia="Arial" w:cs="Arial"/>
          <w:b w:val="1"/>
          <w:bCs w:val="1"/>
          <w:sz w:val="22"/>
          <w:szCs w:val="22"/>
        </w:rPr>
        <w:t>3</w:t>
      </w:r>
      <w:r w:rsidRPr="5450DD62" w:rsidR="006F2C11">
        <w:rPr>
          <w:rFonts w:ascii="Arial" w:hAnsi="Arial" w:eastAsia="Arial" w:cs="Arial"/>
          <w:b w:val="1"/>
          <w:bCs w:val="1"/>
          <w:sz w:val="22"/>
          <w:szCs w:val="22"/>
        </w:rPr>
        <w:t xml:space="preserve"> Social Media Post </w:t>
      </w:r>
    </w:p>
    <w:p w:rsidR="5450DD62" w:rsidP="5450DD62" w:rsidRDefault="5450DD62" w14:paraId="3DB21C88" w14:textId="30D90580">
      <w:pPr>
        <w:rPr>
          <w:rFonts w:ascii="Arial" w:hAnsi="Arial" w:eastAsia="Arial" w:cs="Arial"/>
          <w:noProof w:val="0"/>
          <w:sz w:val="22"/>
          <w:szCs w:val="22"/>
          <w:lang w:val="en-US"/>
        </w:rPr>
      </w:pPr>
    </w:p>
    <w:p w:rsidR="56C47E47" w:rsidP="5450DD62" w:rsidRDefault="56C47E47" w14:paraId="4A2B6668" w14:textId="4F914F8E">
      <w:pPr>
        <w:rPr>
          <w:rFonts w:ascii="Arial" w:hAnsi="Arial" w:eastAsia="Arial" w:cs="Arial"/>
        </w:rPr>
      </w:pPr>
      <w:r w:rsidRPr="530DCC65" w:rsidR="56C47E47">
        <w:rPr>
          <w:rFonts w:ascii="Arial" w:hAnsi="Arial" w:eastAsia="Arial" w:cs="Arial"/>
          <w:noProof w:val="0"/>
          <w:sz w:val="22"/>
          <w:szCs w:val="22"/>
          <w:lang w:val="en-US"/>
        </w:rPr>
        <w:t xml:space="preserve">We look forward to seeing you at GEAPS Exchange 2023 in Kansas City! </w:t>
      </w:r>
      <w:del w:author="Brittany Labatt" w:date="2022-11-30T15:29:36.561Z" w:id="1393413221">
        <w:r w:rsidRPr="530DCC65" w:rsidDel="56C47E47">
          <w:rPr>
            <w:rFonts w:ascii="Arial" w:hAnsi="Arial" w:eastAsia="Arial" w:cs="Arial"/>
            <w:noProof w:val="0"/>
            <w:sz w:val="22"/>
            <w:szCs w:val="22"/>
            <w:lang w:val="en-US"/>
          </w:rPr>
          <w:delText>Stop by to</w:delText>
        </w:r>
      </w:del>
      <w:r w:rsidRPr="530DCC65" w:rsidR="56C47E47">
        <w:rPr>
          <w:rFonts w:ascii="Arial" w:hAnsi="Arial" w:eastAsia="Arial" w:cs="Arial"/>
          <w:noProof w:val="0"/>
          <w:sz w:val="22"/>
          <w:szCs w:val="22"/>
          <w:lang w:val="en-US"/>
        </w:rPr>
        <w:t xml:space="preserve"> </w:t>
      </w:r>
      <w:ins w:author="Brittany Labatt" w:date="2022-11-30T15:29:39.328Z" w:id="724323">
        <w:r w:rsidRPr="530DCC65" w:rsidR="000B0D63">
          <w:rPr>
            <w:rFonts w:ascii="Arial" w:hAnsi="Arial" w:eastAsia="Arial" w:cs="Arial"/>
            <w:noProof w:val="0"/>
            <w:sz w:val="22"/>
            <w:szCs w:val="22"/>
            <w:lang w:val="en-US"/>
          </w:rPr>
          <w:t>V</w:t>
        </w:r>
      </w:ins>
      <w:del w:author="Brittany Labatt" w:date="2022-11-30T15:29:38.27Z" w:id="1867722501">
        <w:r w:rsidRPr="530DCC65" w:rsidDel="56C47E47">
          <w:rPr>
            <w:rFonts w:ascii="Arial" w:hAnsi="Arial" w:eastAsia="Arial" w:cs="Arial"/>
            <w:noProof w:val="0"/>
            <w:sz w:val="22"/>
            <w:szCs w:val="22"/>
            <w:lang w:val="en-US"/>
          </w:rPr>
          <w:delText>v</w:delText>
        </w:r>
      </w:del>
      <w:proofErr w:type="spellStart"/>
      <w:r w:rsidRPr="530DCC65" w:rsidR="56C47E47">
        <w:rPr>
          <w:rFonts w:ascii="Arial" w:hAnsi="Arial" w:eastAsia="Arial" w:cs="Arial"/>
          <w:noProof w:val="0"/>
          <w:sz w:val="22"/>
          <w:szCs w:val="22"/>
          <w:lang w:val="en-US"/>
        </w:rPr>
        <w:t>isit</w:t>
      </w:r>
      <w:proofErr w:type="spellEnd"/>
      <w:r w:rsidRPr="530DCC65" w:rsidR="56C47E47">
        <w:rPr>
          <w:rFonts w:ascii="Arial" w:hAnsi="Arial" w:eastAsia="Arial" w:cs="Arial"/>
          <w:noProof w:val="0"/>
          <w:sz w:val="22"/>
          <w:szCs w:val="22"/>
          <w:lang w:val="en-US"/>
        </w:rPr>
        <w:t xml:space="preserve"> us in Booth #</w:t>
      </w:r>
      <w:r w:rsidRPr="530DCC65" w:rsidR="56C47E47">
        <w:rPr>
          <w:rFonts w:ascii="Arial" w:hAnsi="Arial" w:eastAsia="Arial" w:cs="Arial"/>
          <w:b w:val="1"/>
          <w:bCs w:val="1"/>
          <w:noProof w:val="0"/>
          <w:sz w:val="22"/>
          <w:szCs w:val="22"/>
          <w:lang w:val="en-US"/>
        </w:rPr>
        <w:t>[XXXX]</w:t>
      </w:r>
      <w:ins w:author="Brittany Labatt" w:date="2022-11-30T15:29:48.057Z" w:id="1920766009">
        <w:r w:rsidRPr="530DCC65" w:rsidR="727C9039">
          <w:rPr>
            <w:rFonts w:ascii="Arial" w:hAnsi="Arial" w:eastAsia="Arial" w:cs="Arial"/>
            <w:b w:val="1"/>
            <w:bCs w:val="1"/>
            <w:noProof w:val="0"/>
            <w:sz w:val="22"/>
            <w:szCs w:val="22"/>
            <w:lang w:val="en-US"/>
          </w:rPr>
          <w:t>!</w:t>
        </w:r>
      </w:ins>
      <w:r w:rsidRPr="530DCC65" w:rsidR="56C47E47">
        <w:rPr>
          <w:rFonts w:ascii="Arial" w:hAnsi="Arial" w:eastAsia="Arial" w:cs="Arial"/>
          <w:b w:val="1"/>
          <w:bCs w:val="1"/>
          <w:noProof w:val="0"/>
          <w:sz w:val="22"/>
          <w:szCs w:val="22"/>
          <w:lang w:val="en-US"/>
        </w:rPr>
        <w:t xml:space="preserve"> </w:t>
      </w:r>
      <w:r w:rsidRPr="530DCC65" w:rsidR="56C47E47">
        <w:rPr>
          <w:rFonts w:ascii="Arial" w:hAnsi="Arial" w:eastAsia="Arial" w:cs="Arial"/>
          <w:noProof w:val="0"/>
          <w:sz w:val="22"/>
          <w:szCs w:val="22"/>
          <w:lang w:val="en-US"/>
        </w:rPr>
        <w:t xml:space="preserve">Learn more and register at </w:t>
      </w:r>
      <w:r w:rsidRPr="530DCC65" w:rsidR="56C47E47">
        <w:rPr>
          <w:rStyle w:val="Hyperlink"/>
          <w:rFonts w:ascii="Arial" w:hAnsi="Arial" w:eastAsia="Arial" w:cs="Arial"/>
          <w:noProof w:val="0"/>
          <w:sz w:val="22"/>
          <w:szCs w:val="22"/>
          <w:lang w:val="en-US"/>
        </w:rPr>
        <w:t>www.geaps.com/exchange</w:t>
      </w:r>
    </w:p>
    <w:p w:rsidR="56C47E47" w:rsidP="5450DD62" w:rsidRDefault="56C47E47" w14:paraId="0BAA486F" w14:textId="6EF70052">
      <w:pPr>
        <w:rPr>
          <w:rFonts w:ascii="Arial" w:hAnsi="Arial" w:eastAsia="Arial" w:cs="Arial"/>
          <w:noProof w:val="0"/>
          <w:sz w:val="22"/>
          <w:szCs w:val="22"/>
          <w:lang w:val="en-US"/>
        </w:rPr>
      </w:pPr>
      <w:r w:rsidRPr="530DCC65" w:rsidR="56C47E47">
        <w:rPr>
          <w:rFonts w:ascii="Arial" w:hAnsi="Arial" w:eastAsia="Arial" w:cs="Arial"/>
          <w:noProof w:val="0"/>
          <w:sz w:val="22"/>
          <w:szCs w:val="22"/>
          <w:lang w:val="en-US"/>
        </w:rPr>
        <w:t>#GEAPS #GEAPSExchange #agricultureindustry #agriculture #agricultureandfarming #farming #agbusiness #grainindustry #grainstorage #grainhandling #grain #grainsafety #graintesting #Kansascity #Missouri</w:t>
      </w:r>
    </w:p>
    <w:p w:rsidR="5450DD62" w:rsidP="5450DD62" w:rsidRDefault="5450DD62" w14:paraId="5FD27EF3" w14:textId="6FECF286">
      <w:pPr>
        <w:rPr>
          <w:rFonts w:ascii="Arial" w:hAnsi="Arial" w:eastAsia="Arial" w:cs="Arial"/>
          <w:noProof w:val="0"/>
          <w:sz w:val="22"/>
          <w:szCs w:val="22"/>
          <w:lang w:val="en-US"/>
        </w:rPr>
      </w:pPr>
    </w:p>
    <w:p w:rsidR="5450DD62" w:rsidP="5450DD62" w:rsidRDefault="5450DD62" w14:paraId="6D00EE8A" w14:textId="400F41F7">
      <w:pPr>
        <w:pStyle w:val="Normal"/>
        <w:rPr>
          <w:color w:val="0000FF"/>
        </w:rPr>
      </w:pPr>
    </w:p>
    <w:sectPr w:rsidR="002A5E68"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2C11"/>
    <w:rsid w:val="000B0D63"/>
    <w:rsid w:val="002A5E68"/>
    <w:rsid w:val="006F2C11"/>
    <w:rsid w:val="0092387B"/>
    <w:rsid w:val="00F47EE5"/>
    <w:rsid w:val="12ADAEC9"/>
    <w:rsid w:val="1608C9E0"/>
    <w:rsid w:val="31CDC3E0"/>
    <w:rsid w:val="48D1B508"/>
    <w:rsid w:val="530DCC65"/>
    <w:rsid w:val="5450DD62"/>
    <w:rsid w:val="56C47E47"/>
    <w:rsid w:val="572D01A8"/>
    <w:rsid w:val="727C9039"/>
    <w:rsid w:val="7F573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355B54"/>
  <w15:docId w15:val="{6355B59C-5292-4C6E-892E-CE0C82EB05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Default" w:customStyle="1">
    <w:name w:val="Default"/>
    <w:rsid w:val="006F2C1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xmlns:w14="http://schemas.microsoft.com/office/word/2010/wordml" xmlns:mc="http://schemas.openxmlformats.org/markup-compatibility/2006" xmlns:w="http://schemas.openxmlformats.org/wordprocessingml/2006/main" w:type="character" w:styleId="Hyperlink" mc:Ignorable="w14">
    <w:name xmlns:w="http://schemas.openxmlformats.org/wordprocessingml/2006/main" w:val="Hyperlink"/>
    <w:basedOn xmlns:w="http://schemas.openxmlformats.org/wordprocessingml/2006/main" w:val="DefaultParagraphFont"/>
    <w:uiPriority xmlns:w="http://schemas.openxmlformats.org/wordprocessingml/2006/main" w:val="99"/>
    <w:unhideWhenUsed xmlns:w="http://schemas.openxmlformats.org/wordprocessingml/2006/main"/>
    <w:rPr xmlns:w="http://schemas.openxmlformats.org/wordprocessingml/2006/main"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customXml" Target="../customXml/item3.xml" Id="rId3" /><Relationship Type="http://schemas.openxmlformats.org/officeDocument/2006/relationships/fontTable" Target="fontTable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settings" Target="settings.xml" Id="rId5" /><Relationship Type="http://schemas.openxmlformats.org/officeDocument/2006/relationships/styles" Target="styles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5eaccbd-c82f-45c2-8677-25aff74e7917" xsi:nil="true"/>
    <lcf76f155ced4ddcb4097134ff3c332f xmlns="dfb4b54d-cd16-4262-b017-262772b3c2c0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8E48742B32A84459D299B39CB9BD149" ma:contentTypeVersion="16" ma:contentTypeDescription="Create a new document." ma:contentTypeScope="" ma:versionID="149b161c6b062ee0037941f1a30328b6">
  <xsd:schema xmlns:xsd="http://www.w3.org/2001/XMLSchema" xmlns:xs="http://www.w3.org/2001/XMLSchema" xmlns:p="http://schemas.microsoft.com/office/2006/metadata/properties" xmlns:ns2="dfb4b54d-cd16-4262-b017-262772b3c2c0" xmlns:ns3="85eaccbd-c82f-45c2-8677-25aff74e7917" targetNamespace="http://schemas.microsoft.com/office/2006/metadata/properties" ma:root="true" ma:fieldsID="5921ebf8d521603825c20e9e3314009c" ns2:_="" ns3:_="">
    <xsd:import namespace="dfb4b54d-cd16-4262-b017-262772b3c2c0"/>
    <xsd:import namespace="85eaccbd-c82f-45c2-8677-25aff74e791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b4b54d-cd16-4262-b017-262772b3c2c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0b016836-20c5-4042-b18b-fce6c834196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eaccbd-c82f-45c2-8677-25aff74e7917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0b8127c-f6e7-4705-bed9-246a85d4c474}" ma:internalName="TaxCatchAll" ma:showField="CatchAllData" ma:web="85eaccbd-c82f-45c2-8677-25aff74e791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3FEDCDE-5EEC-4431-B4FB-BD111A1F3B0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9A8361E-3799-4B53-9E69-BA298352842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B4538B2-8564-41A0-9E72-9EDF7E2BA79E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Kristin Miller</dc:creator>
  <lastModifiedBy>Brittany Labatt</lastModifiedBy>
  <revision>4</revision>
  <lastPrinted>2019-09-04T19:51:00.0000000Z</lastPrinted>
  <dcterms:created xsi:type="dcterms:W3CDTF">2021-12-06T21:37:00.0000000Z</dcterms:created>
  <dcterms:modified xsi:type="dcterms:W3CDTF">2022-11-30T15:30:17.2495360Z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0x01010018E48742B32A84459D299B39CB9BD149</vt:lpwstr>
  </property>
  <property fmtid="{D5CDD505-2E9C-101B-9397-08002B2CF9AE}" pid="3" name="Order">
    <vt:r8>5486000</vt:r8>
  </property>
  <property fmtid="{D5CDD505-2E9C-101B-9397-08002B2CF9AE}" pid="4" name="MediaServiceImageTags">
    <vt:lpwstr/>
  </property>
</Properties>
</file>